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2020</w:t>
      </w:r>
      <w:r>
        <w:rPr>
          <w:rFonts w:hint="eastAsia" w:ascii="宋体" w:hAnsi="宋体"/>
          <w:b/>
          <w:sz w:val="24"/>
          <w:szCs w:val="24"/>
        </w:rPr>
        <w:t>年临床执业医师《</w:t>
      </w:r>
      <w:r>
        <w:rPr>
          <w:rFonts w:ascii="宋体" w:hAnsi="宋体"/>
          <w:b/>
          <w:sz w:val="24"/>
          <w:szCs w:val="24"/>
        </w:rPr>
        <w:t>风湿免疫性疾病</w:t>
      </w:r>
      <w:r>
        <w:rPr>
          <w:rFonts w:hint="eastAsia" w:ascii="宋体" w:hAnsi="宋体"/>
          <w:b/>
          <w:sz w:val="24"/>
          <w:szCs w:val="24"/>
        </w:rPr>
        <w:t>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2020</w:t>
      </w:r>
      <w:r>
        <w:rPr>
          <w:rFonts w:hint="eastAsia" w:ascii="宋体" w:hAnsi="宋体"/>
          <w:sz w:val="24"/>
          <w:szCs w:val="24"/>
        </w:rPr>
        <w:t>年临床执业医师《风湿免疫性疾病》考试大纲已经顺利公布，请广大临床执业医师考生参考：</w:t>
      </w:r>
      <w:bookmarkStart w:id="0" w:name="_GoBack"/>
      <w:bookmarkEnd w:id="0"/>
    </w:p>
    <w:tbl>
      <w:tblPr>
        <w:tblStyle w:val="5"/>
        <w:tblW w:w="9375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2"/>
        <w:gridCol w:w="2694"/>
        <w:gridCol w:w="557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2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十、风湿免疫性疾病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（一）风湿性疾病概论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（1）概念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（3）病理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（二）系统性红斑狼疮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（3）免疫学检查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（三）类风湿关节炎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（1）病因和发病机制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（3）影像学检查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（四）脊柱关节炎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（1）总论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（4）影像学检查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0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（五）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痛风</w:t>
            </w:r>
          </w:p>
        </w:tc>
        <w:tc>
          <w:tcPr>
            <w:tcW w:w="557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  <w:r>
              <w:rPr>
                <w:rFonts w:hint="eastAsia" w:ascii="宋体" w:hAnsi="宋体"/>
                <w:sz w:val="24"/>
                <w:szCs w:val="24"/>
              </w:rPr>
              <w:t>与预防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宋体" w:hAnsi="宋体"/>
      </w:rPr>
    </w:pPr>
    <w:r>
      <w:rPr>
        <w:rFonts w:hint="eastAsia"/>
      </w:rPr>
      <w:t>　　　　　　　　　</w:t>
    </w:r>
    <w:r>
      <w:rPr>
        <w:rFonts w:hint="eastAsia" w:ascii="宋体" w:hAnsi="宋体"/>
      </w:rPr>
      <w:t>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7311"/>
    <w:rsid w:val="0009744B"/>
    <w:rsid w:val="00286950"/>
    <w:rsid w:val="00691EA8"/>
    <w:rsid w:val="00721690"/>
    <w:rsid w:val="00777311"/>
    <w:rsid w:val="007F1C14"/>
    <w:rsid w:val="00C533B1"/>
    <w:rsid w:val="00EE0C70"/>
    <w:rsid w:val="00F47A93"/>
    <w:rsid w:val="1F117694"/>
    <w:rsid w:val="39DF14C9"/>
    <w:rsid w:val="52F72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287</Characters>
  <Lines>2</Lines>
  <Paragraphs>1</Paragraphs>
  <TotalTime>0</TotalTime>
  <ScaleCrop>false</ScaleCrop>
  <LinksUpToDate>false</LinksUpToDate>
  <CharactersWithSpaces>336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2017-03-21T02:43:00Z</dcterms:created>
  <dc:creator>DELL</dc:creator>
  <cp:lastModifiedBy>酷酷d灵魂</cp:lastModifiedBy>
  <dcterms:modified xsi:type="dcterms:W3CDTF">2019-12-05T02:53:42Z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